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A2C94" w14:textId="040E5E61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45C9CBD4" w14:textId="3ECD2589" w:rsidR="00654677" w:rsidRDefault="004C3561" w:rsidP="004D2633">
      <w:pPr>
        <w:spacing w:after="120"/>
        <w:ind w:right="28"/>
        <w:jc w:val="center"/>
        <w:rPr>
          <w:rFonts w:ascii="Verdana" w:hAnsi="Verdana" w:cs="Calibri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D97FE7">
        <w:rPr>
          <w:rStyle w:val="affc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BE3D3C0" w14:textId="179AF583" w:rsidR="00654677" w:rsidRDefault="00654677" w:rsidP="00E92302">
      <w:pPr>
        <w:pStyle w:val="ab"/>
        <w:tabs>
          <w:tab w:val="left" w:pos="2552"/>
          <w:tab w:val="left" w:pos="3686"/>
          <w:tab w:val="left" w:pos="5954"/>
        </w:tabs>
        <w:spacing w:after="0" w:line="276" w:lineRule="auto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5A61B919" w14:textId="2FFACAC7" w:rsidR="00654677" w:rsidRDefault="00654677" w:rsidP="00E92302">
      <w:pPr>
        <w:pStyle w:val="ab"/>
        <w:tabs>
          <w:tab w:val="left" w:pos="2552"/>
          <w:tab w:val="left" w:pos="3686"/>
          <w:tab w:val="left" w:pos="5954"/>
        </w:tabs>
        <w:spacing w:after="0" w:line="276" w:lineRule="auto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</w:t>
      </w:r>
      <w:r w:rsidR="006C7B84">
        <w:rPr>
          <w:rFonts w:ascii="Verdana" w:hAnsi="Verdana" w:cs="Calibri"/>
          <w:lang w:val="en-GB"/>
        </w:rPr>
        <w:t xml:space="preserve">of physical mobility </w:t>
      </w:r>
      <w:r w:rsidRPr="00490F95">
        <w:rPr>
          <w:rFonts w:ascii="Verdana" w:hAnsi="Verdana" w:cs="Calibri"/>
          <w:lang w:val="en-GB"/>
        </w:rPr>
        <w:t>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C610E07" w14:textId="32DE0F26" w:rsidR="00654677" w:rsidRDefault="00654677" w:rsidP="00E92302">
      <w:pPr>
        <w:pStyle w:val="ab"/>
        <w:tabs>
          <w:tab w:val="left" w:pos="2552"/>
          <w:tab w:val="left" w:pos="3686"/>
          <w:tab w:val="left" w:pos="5954"/>
        </w:tabs>
        <w:spacing w:after="0" w:line="276" w:lineRule="auto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0BF7E399" w14:textId="77777777" w:rsidR="00654677" w:rsidRDefault="00654677" w:rsidP="00654677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19"/>
        <w:gridCol w:w="2160"/>
        <w:gridCol w:w="2274"/>
        <w:gridCol w:w="2553"/>
      </w:tblGrid>
      <w:tr w:rsidR="00377526" w:rsidRPr="007673FA" w14:paraId="5D72C54D" w14:textId="77777777" w:rsidTr="00F93667">
        <w:trPr>
          <w:trHeight w:val="334"/>
        </w:trPr>
        <w:tc>
          <w:tcPr>
            <w:tcW w:w="2219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160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74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553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F93667">
        <w:trPr>
          <w:trHeight w:val="412"/>
        </w:trPr>
        <w:tc>
          <w:tcPr>
            <w:tcW w:w="2219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affc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160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74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affc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553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F93667">
        <w:tc>
          <w:tcPr>
            <w:tcW w:w="2219" w:type="dxa"/>
            <w:shd w:val="clear" w:color="auto" w:fill="FFFFFF"/>
          </w:tcPr>
          <w:p w14:paraId="5D72C553" w14:textId="3FB99DAA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160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74" w:type="dxa"/>
            <w:shd w:val="clear" w:color="auto" w:fill="FFFFFF"/>
          </w:tcPr>
          <w:p w14:paraId="5D72C555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553" w:type="dxa"/>
            <w:shd w:val="clear" w:color="auto" w:fill="FFFFFF"/>
          </w:tcPr>
          <w:p w14:paraId="5D72C556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20../20..</w:t>
            </w:r>
          </w:p>
        </w:tc>
      </w:tr>
      <w:tr w:rsidR="00CC707F" w:rsidRPr="007673FA" w14:paraId="5D72C55C" w14:textId="77777777" w:rsidTr="00F93667">
        <w:trPr>
          <w:trHeight w:val="276"/>
        </w:trPr>
        <w:tc>
          <w:tcPr>
            <w:tcW w:w="2219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987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552"/>
        <w:gridCol w:w="3827"/>
        <w:gridCol w:w="1417"/>
        <w:gridCol w:w="2410"/>
      </w:tblGrid>
      <w:tr w:rsidR="00CA73DF" w:rsidRPr="007673FA" w14:paraId="5D72C563" w14:textId="77777777" w:rsidTr="00F93667">
        <w:trPr>
          <w:trHeight w:val="285"/>
        </w:trPr>
        <w:tc>
          <w:tcPr>
            <w:tcW w:w="1552" w:type="dxa"/>
            <w:shd w:val="clear" w:color="auto" w:fill="FFFFFF"/>
          </w:tcPr>
          <w:p w14:paraId="5D72C55F" w14:textId="77777777" w:rsidR="00887CE1" w:rsidRPr="00F93667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F93667">
              <w:rPr>
                <w:rFonts w:ascii="Verdana" w:hAnsi="Verdana" w:cs="Arial"/>
                <w:sz w:val="18"/>
                <w:szCs w:val="18"/>
                <w:lang w:val="en-GB"/>
              </w:rPr>
              <w:t>Name</w:t>
            </w:r>
          </w:p>
        </w:tc>
        <w:tc>
          <w:tcPr>
            <w:tcW w:w="3827" w:type="dxa"/>
            <w:shd w:val="clear" w:color="auto" w:fill="FFFFFF"/>
          </w:tcPr>
          <w:p w14:paraId="5D72C560" w14:textId="4265AEFC" w:rsidR="00887CE1" w:rsidRPr="00F93667" w:rsidRDefault="00F93667" w:rsidP="00BC4E5B">
            <w:pPr>
              <w:spacing w:after="0"/>
              <w:ind w:right="-993"/>
              <w:jc w:val="left"/>
              <w:rPr>
                <w:rFonts w:ascii="Verdana" w:hAnsi="Verdana" w:cs="Arial"/>
                <w:bCs/>
                <w:color w:val="002060"/>
                <w:sz w:val="18"/>
                <w:szCs w:val="18"/>
                <w:lang w:val="en-US"/>
              </w:rPr>
            </w:pPr>
            <w:r w:rsidRPr="00F93667">
              <w:rPr>
                <w:rFonts w:ascii="Verdana" w:hAnsi="Verdana" w:cs="Arial"/>
                <w:bCs/>
                <w:color w:val="002060"/>
                <w:sz w:val="18"/>
                <w:szCs w:val="18"/>
                <w:lang w:val="en-GB"/>
              </w:rPr>
              <w:t xml:space="preserve">DIETHNES PANEPISTIMIO ELLADOS/ INTERNATIONAL HELLENIC UNIVERSITY 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55B050C1" w14:textId="77777777" w:rsidR="00F93667" w:rsidRPr="00F93667" w:rsidRDefault="00526FE9" w:rsidP="00F93667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F93667">
              <w:rPr>
                <w:rFonts w:ascii="Verdana" w:hAnsi="Verdana" w:cs="Arial"/>
                <w:sz w:val="16"/>
                <w:szCs w:val="16"/>
                <w:lang w:val="en-GB"/>
              </w:rPr>
              <w:t>Faculty/</w:t>
            </w:r>
          </w:p>
          <w:p w14:paraId="5D72C561" w14:textId="4201AF56" w:rsidR="00887CE1" w:rsidRPr="00F93667" w:rsidRDefault="00526FE9" w:rsidP="00F93667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is-IS"/>
              </w:rPr>
            </w:pPr>
            <w:r w:rsidRPr="00F93667">
              <w:rPr>
                <w:rFonts w:ascii="Verdana" w:hAnsi="Verdana" w:cs="Arial"/>
                <w:sz w:val="16"/>
                <w:szCs w:val="16"/>
                <w:lang w:val="en-GB"/>
              </w:rPr>
              <w:t>Department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CA73DF" w:rsidRPr="007673FA" w14:paraId="5D72C56A" w14:textId="77777777" w:rsidTr="00F93667">
        <w:trPr>
          <w:trHeight w:val="285"/>
        </w:trPr>
        <w:tc>
          <w:tcPr>
            <w:tcW w:w="1552" w:type="dxa"/>
            <w:shd w:val="clear" w:color="auto" w:fill="FFFFFF"/>
          </w:tcPr>
          <w:p w14:paraId="5D72C564" w14:textId="3BB4CB4D" w:rsidR="00887CE1" w:rsidRPr="00F93667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F93667">
              <w:rPr>
                <w:rFonts w:ascii="Verdana" w:hAnsi="Verdana" w:cs="Arial"/>
                <w:sz w:val="18"/>
                <w:szCs w:val="18"/>
                <w:lang w:val="en-GB"/>
              </w:rPr>
              <w:t>Erasmus code</w:t>
            </w:r>
            <w:r w:rsidR="00D302B8" w:rsidRPr="00F93667">
              <w:rPr>
                <w:rStyle w:val="affc"/>
                <w:rFonts w:ascii="Verdana" w:hAnsi="Verdana" w:cs="Arial"/>
                <w:sz w:val="18"/>
                <w:szCs w:val="18"/>
                <w:lang w:val="en-GB"/>
              </w:rPr>
              <w:endnoteReference w:id="4"/>
            </w:r>
            <w:r w:rsidRPr="00F9366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</w:p>
          <w:p w14:paraId="5D72C565" w14:textId="77777777" w:rsidR="00887CE1" w:rsidRPr="00F93667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F93667">
              <w:rPr>
                <w:rFonts w:ascii="Verdana" w:hAnsi="Verdana" w:cs="Arial"/>
                <w:sz w:val="18"/>
                <w:szCs w:val="18"/>
                <w:lang w:val="en-GB"/>
              </w:rPr>
              <w:t>(if applicable)</w:t>
            </w:r>
          </w:p>
          <w:p w14:paraId="5D72C566" w14:textId="77777777" w:rsidR="00887CE1" w:rsidRPr="00F93667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F93667" w:rsidDel="00E74C82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827" w:type="dxa"/>
            <w:shd w:val="clear" w:color="auto" w:fill="FFFFFF"/>
          </w:tcPr>
          <w:p w14:paraId="5D72C567" w14:textId="7D855BF5" w:rsidR="00887CE1" w:rsidRPr="00F93667" w:rsidRDefault="001A257E" w:rsidP="00A07EA6">
            <w:pPr>
              <w:ind w:right="-993"/>
              <w:jc w:val="left"/>
              <w:rPr>
                <w:rFonts w:ascii="Verdana" w:hAnsi="Verdana" w:cs="Arial"/>
                <w:bCs/>
                <w:color w:val="002060"/>
                <w:sz w:val="18"/>
                <w:szCs w:val="18"/>
                <w:lang w:val="en-GB"/>
              </w:rPr>
            </w:pPr>
            <w:r w:rsidRPr="00F93667">
              <w:rPr>
                <w:rFonts w:ascii="Verdana" w:hAnsi="Verdana" w:cs="Arial"/>
                <w:bCs/>
                <w:color w:val="002060"/>
                <w:sz w:val="18"/>
                <w:szCs w:val="18"/>
                <w:lang w:val="en-GB"/>
              </w:rPr>
              <w:t>G THESSAL14</w:t>
            </w:r>
          </w:p>
        </w:tc>
        <w:tc>
          <w:tcPr>
            <w:tcW w:w="1417" w:type="dxa"/>
            <w:vMerge/>
            <w:shd w:val="clear" w:color="auto" w:fill="FFFFFF"/>
          </w:tcPr>
          <w:p w14:paraId="5D72C568" w14:textId="77777777" w:rsidR="00887CE1" w:rsidRPr="00F93667" w:rsidRDefault="00887CE1" w:rsidP="00A07EA6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CA73DF" w:rsidRPr="007673FA" w14:paraId="5D72C56F" w14:textId="77777777" w:rsidTr="00F93667">
        <w:trPr>
          <w:trHeight w:val="431"/>
        </w:trPr>
        <w:tc>
          <w:tcPr>
            <w:tcW w:w="155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3827" w:type="dxa"/>
            <w:shd w:val="clear" w:color="auto" w:fill="FFFFFF"/>
          </w:tcPr>
          <w:p w14:paraId="5D72C56C" w14:textId="7204CCF8" w:rsidR="0072605A" w:rsidRPr="00F93667" w:rsidRDefault="00220940" w:rsidP="007260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Terma Magnisias, GR 62124 Serres</w:t>
            </w:r>
          </w:p>
        </w:tc>
        <w:tc>
          <w:tcPr>
            <w:tcW w:w="1417" w:type="dxa"/>
            <w:shd w:val="clear" w:color="auto" w:fill="FFFFFF"/>
          </w:tcPr>
          <w:p w14:paraId="5D72C56D" w14:textId="77777777" w:rsidR="00377526" w:rsidRPr="00F93667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F93667">
              <w:rPr>
                <w:rFonts w:ascii="Verdana" w:hAnsi="Verdana" w:cs="Arial"/>
                <w:sz w:val="16"/>
                <w:szCs w:val="16"/>
                <w:lang w:val="en-GB"/>
              </w:rPr>
              <w:t>Country/</w:t>
            </w:r>
            <w:r w:rsidRPr="00F93667">
              <w:rPr>
                <w:rFonts w:ascii="Verdana" w:hAnsi="Verdana" w:cs="Arial"/>
                <w:sz w:val="16"/>
                <w:szCs w:val="16"/>
                <w:lang w:val="en-GB"/>
              </w:rPr>
              <w:br/>
              <w:t>Country code</w:t>
            </w:r>
            <w:r w:rsidRPr="00F93667">
              <w:rPr>
                <w:rStyle w:val="affc"/>
                <w:rFonts w:ascii="Verdana" w:hAnsi="Verdana" w:cs="Arial"/>
                <w:sz w:val="16"/>
                <w:szCs w:val="16"/>
                <w:lang w:val="en-GB"/>
              </w:rPr>
              <w:endnoteReference w:id="5"/>
            </w:r>
          </w:p>
        </w:tc>
        <w:tc>
          <w:tcPr>
            <w:tcW w:w="2410" w:type="dxa"/>
            <w:shd w:val="clear" w:color="auto" w:fill="FFFFFF"/>
          </w:tcPr>
          <w:p w14:paraId="5D72C56E" w14:textId="713583EE" w:rsidR="00377526" w:rsidRPr="00F93667" w:rsidRDefault="00D15085" w:rsidP="00D15085">
            <w:pPr>
              <w:ind w:right="-993"/>
              <w:rPr>
                <w:rFonts w:ascii="Verdana" w:hAnsi="Verdana" w:cs="Arial"/>
                <w:bCs/>
                <w:sz w:val="18"/>
                <w:szCs w:val="18"/>
                <w:lang w:val="en-GB"/>
              </w:rPr>
            </w:pPr>
            <w:r w:rsidRPr="00F93667">
              <w:rPr>
                <w:rFonts w:ascii="Verdana" w:hAnsi="Verdana" w:cs="Arial"/>
                <w:bCs/>
                <w:sz w:val="18"/>
                <w:szCs w:val="18"/>
                <w:lang w:val="en-GB"/>
              </w:rPr>
              <w:t>GREECE/</w:t>
            </w:r>
            <w:r w:rsidR="003D02B6" w:rsidRPr="00F93667">
              <w:rPr>
                <w:rFonts w:ascii="Verdana" w:hAnsi="Verdana" w:cs="Arial"/>
                <w:bCs/>
                <w:sz w:val="18"/>
                <w:szCs w:val="18"/>
                <w:lang w:val="en-GB"/>
              </w:rPr>
              <w:t>GR</w:t>
            </w:r>
          </w:p>
        </w:tc>
      </w:tr>
      <w:tr w:rsidR="00CA73DF" w:rsidRPr="00E02718" w14:paraId="5D72C574" w14:textId="77777777" w:rsidTr="00F93667">
        <w:trPr>
          <w:trHeight w:val="1047"/>
        </w:trPr>
        <w:tc>
          <w:tcPr>
            <w:tcW w:w="1552" w:type="dxa"/>
            <w:shd w:val="clear" w:color="auto" w:fill="FFFFFF"/>
          </w:tcPr>
          <w:p w14:paraId="61729C13" w14:textId="77777777" w:rsidR="00F93667" w:rsidRDefault="00377526" w:rsidP="00F93667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D15085">
              <w:rPr>
                <w:rFonts w:ascii="Verdana" w:hAnsi="Verdana" w:cs="Arial"/>
                <w:sz w:val="16"/>
                <w:szCs w:val="16"/>
                <w:lang w:val="en-GB"/>
              </w:rPr>
              <w:t xml:space="preserve">Contact person </w:t>
            </w:r>
            <w:r w:rsidRPr="00D15085">
              <w:rPr>
                <w:rFonts w:ascii="Verdana" w:hAnsi="Verdana" w:cs="Arial"/>
                <w:sz w:val="16"/>
                <w:szCs w:val="16"/>
                <w:lang w:val="en-GB"/>
              </w:rPr>
              <w:br/>
              <w:t xml:space="preserve">name and </w:t>
            </w:r>
          </w:p>
          <w:p w14:paraId="5D72C570" w14:textId="4AC0CC83" w:rsidR="00377526" w:rsidRPr="00D15085" w:rsidRDefault="00377526" w:rsidP="00F93667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D15085">
              <w:rPr>
                <w:rFonts w:ascii="Verdana" w:hAnsi="Verdana" w:cs="Arial"/>
                <w:sz w:val="16"/>
                <w:szCs w:val="16"/>
                <w:lang w:val="en-GB"/>
              </w:rPr>
              <w:t>position</w:t>
            </w:r>
          </w:p>
        </w:tc>
        <w:tc>
          <w:tcPr>
            <w:tcW w:w="3827" w:type="dxa"/>
            <w:shd w:val="clear" w:color="auto" w:fill="FFFFFF"/>
          </w:tcPr>
          <w:p w14:paraId="42B1ABFB" w14:textId="18CDB2D1" w:rsidR="006F00A1" w:rsidRPr="005F3243" w:rsidRDefault="00F32AFF" w:rsidP="00D15085">
            <w:pPr>
              <w:spacing w:after="0" w:line="276" w:lineRule="auto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5F3243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 xml:space="preserve">Ms </w:t>
            </w:r>
            <w:r w:rsidR="00220940" w:rsidRPr="005F3243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Vassiliki Hounou</w:t>
            </w:r>
          </w:p>
          <w:p w14:paraId="0EC7544B" w14:textId="77777777" w:rsidR="00303D83" w:rsidRPr="005F3243" w:rsidRDefault="00F32AFF" w:rsidP="00D15085">
            <w:pPr>
              <w:spacing w:after="0" w:line="276" w:lineRule="auto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5F3243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 xml:space="preserve">Head of International and </w:t>
            </w:r>
          </w:p>
          <w:p w14:paraId="1D3C9EB8" w14:textId="77777777" w:rsidR="00303D83" w:rsidRPr="005F3243" w:rsidRDefault="00F32AFF" w:rsidP="00D15085">
            <w:pPr>
              <w:spacing w:after="0" w:line="276" w:lineRule="auto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5F3243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European</w:t>
            </w:r>
            <w:r w:rsidR="00303D83" w:rsidRPr="005F3243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 xml:space="preserve"> </w:t>
            </w:r>
            <w:r w:rsidRPr="005F3243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Program</w:t>
            </w:r>
            <w:r w:rsidR="00D15085" w:rsidRPr="005F3243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me</w:t>
            </w:r>
            <w:r w:rsidRPr="005F3243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s</w:t>
            </w:r>
            <w:r w:rsidR="00D15085" w:rsidRPr="005F3243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 xml:space="preserve"> </w:t>
            </w:r>
          </w:p>
          <w:p w14:paraId="64D07956" w14:textId="6EF04571" w:rsidR="00D15085" w:rsidRPr="006D5B32" w:rsidRDefault="00D15085" w:rsidP="00D15085">
            <w:pPr>
              <w:spacing w:after="0" w:line="276" w:lineRule="auto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5F3243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Department</w:t>
            </w:r>
            <w:r w:rsidR="00220940" w:rsidRPr="005F3243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/Serres Campus</w:t>
            </w:r>
          </w:p>
          <w:p w14:paraId="4583D518" w14:textId="2CCBC963" w:rsidR="00F32AFF" w:rsidRPr="006D5B32" w:rsidRDefault="00F32AFF" w:rsidP="00D15085">
            <w:pPr>
              <w:spacing w:after="0" w:line="276" w:lineRule="auto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</w:p>
          <w:p w14:paraId="5D72C571" w14:textId="5FF0EFC2" w:rsidR="000D3FAC" w:rsidRPr="00D15085" w:rsidRDefault="000D3FAC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shd w:val="clear" w:color="auto" w:fill="FFFFFF"/>
          </w:tcPr>
          <w:p w14:paraId="5D72C572" w14:textId="77777777" w:rsidR="00377526" w:rsidRPr="00D1508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  <w:lang w:val="fr-BE"/>
              </w:rPr>
            </w:pPr>
            <w:r w:rsidRPr="00D15085">
              <w:rPr>
                <w:rFonts w:ascii="Verdana" w:hAnsi="Verdana" w:cs="Arial"/>
                <w:sz w:val="16"/>
                <w:szCs w:val="16"/>
                <w:lang w:val="fr-BE"/>
              </w:rPr>
              <w:t>Contact person</w:t>
            </w:r>
            <w:r w:rsidRPr="00D15085">
              <w:rPr>
                <w:rFonts w:ascii="Verdana" w:hAnsi="Verdana" w:cs="Arial"/>
                <w:sz w:val="16"/>
                <w:szCs w:val="16"/>
                <w:lang w:val="fr-BE"/>
              </w:rPr>
              <w:br/>
              <w:t>e-mail / phone</w:t>
            </w:r>
          </w:p>
        </w:tc>
        <w:bookmarkStart w:id="0" w:name="_GoBack"/>
        <w:bookmarkEnd w:id="0"/>
        <w:tc>
          <w:tcPr>
            <w:tcW w:w="2410" w:type="dxa"/>
            <w:shd w:val="clear" w:color="auto" w:fill="FFFFFF"/>
          </w:tcPr>
          <w:p w14:paraId="2FF734ED" w14:textId="2CA60B39" w:rsidR="000D3FAC" w:rsidRPr="005F3243" w:rsidRDefault="005F3243" w:rsidP="00D15085">
            <w:pPr>
              <w:spacing w:after="0" w:line="276" w:lineRule="auto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it-IT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HYPERLINK "mailto:</w:instrText>
            </w:r>
            <w:r w:rsidRPr="005F3243">
              <w:rPr>
                <w:sz w:val="20"/>
              </w:rPr>
              <w:instrText>eu</w:instrText>
            </w:r>
            <w:r w:rsidRPr="005F3243">
              <w:rPr>
                <w:rFonts w:ascii="Verdana" w:hAnsi="Verdana" w:cs="Arial"/>
                <w:sz w:val="20"/>
                <w:lang w:val="it-IT"/>
              </w:rPr>
              <w:instrText>@cm.ihu.gr</w:instrText>
            </w:r>
            <w:r>
              <w:rPr>
                <w:sz w:val="20"/>
              </w:rPr>
              <w:instrText xml:space="preserve">" </w:instrText>
            </w:r>
            <w:r>
              <w:rPr>
                <w:sz w:val="20"/>
              </w:rPr>
              <w:fldChar w:fldCharType="separate"/>
            </w:r>
            <w:r w:rsidRPr="00C75D42">
              <w:rPr>
                <w:rStyle w:val="-"/>
                <w:sz w:val="20"/>
              </w:rPr>
              <w:t>eu</w:t>
            </w:r>
            <w:r w:rsidRPr="00C75D42">
              <w:rPr>
                <w:rStyle w:val="-"/>
                <w:rFonts w:ascii="Verdana" w:hAnsi="Verdana" w:cs="Arial"/>
                <w:sz w:val="20"/>
                <w:lang w:val="it-IT"/>
              </w:rPr>
              <w:t>@cm.ihu.gr</w:t>
            </w:r>
            <w:r>
              <w:rPr>
                <w:sz w:val="20"/>
              </w:rPr>
              <w:fldChar w:fldCharType="end"/>
            </w:r>
          </w:p>
          <w:p w14:paraId="5D72C573" w14:textId="04D8E7B1" w:rsidR="00377526" w:rsidRPr="00506A3F" w:rsidRDefault="000D3FAC" w:rsidP="00D15085">
            <w:pPr>
              <w:spacing w:after="0" w:line="276" w:lineRule="auto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  <w:lang w:val="fr-BE"/>
              </w:rPr>
            </w:pPr>
            <w:r w:rsidRPr="005F3243">
              <w:rPr>
                <w:rFonts w:ascii="Verdana" w:hAnsi="Verdana" w:cs="Arial"/>
                <w:color w:val="002060"/>
                <w:sz w:val="16"/>
                <w:szCs w:val="16"/>
                <w:lang w:val="it-IT"/>
              </w:rPr>
              <w:t>Tel. +3023</w:t>
            </w:r>
            <w:r w:rsidR="00220940" w:rsidRPr="005F3243">
              <w:rPr>
                <w:rFonts w:ascii="Verdana" w:hAnsi="Verdana" w:cs="Arial"/>
                <w:color w:val="002060"/>
                <w:sz w:val="16"/>
                <w:szCs w:val="16"/>
                <w:lang w:val="it-IT"/>
              </w:rPr>
              <w:t>21049115</w:t>
            </w: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29297C84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ing </w:t>
      </w:r>
      <w:r w:rsidR="00A070AF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1"/>
        <w:gridCol w:w="2155"/>
        <w:gridCol w:w="2296"/>
        <w:gridCol w:w="2554"/>
      </w:tblGrid>
      <w:tr w:rsidR="00D97FE7" w:rsidRPr="00D97FE7" w14:paraId="5D72C57C" w14:textId="77777777" w:rsidTr="00F93667">
        <w:trPr>
          <w:trHeight w:val="371"/>
        </w:trPr>
        <w:tc>
          <w:tcPr>
            <w:tcW w:w="2201" w:type="dxa"/>
            <w:shd w:val="clear" w:color="auto" w:fill="FFFFFF"/>
          </w:tcPr>
          <w:p w14:paraId="5D72C577" w14:textId="77777777" w:rsidR="00D97FE7" w:rsidRPr="00E92302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 xml:space="preserve">Name </w:t>
            </w:r>
          </w:p>
        </w:tc>
        <w:tc>
          <w:tcPr>
            <w:tcW w:w="7005" w:type="dxa"/>
            <w:gridSpan w:val="3"/>
            <w:shd w:val="clear" w:color="auto" w:fill="FFFFFF"/>
          </w:tcPr>
          <w:p w14:paraId="5D72C57B" w14:textId="37197F7B" w:rsidR="00D97FE7" w:rsidRPr="00E92302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</w:p>
        </w:tc>
      </w:tr>
      <w:tr w:rsidR="00377526" w:rsidRPr="007673FA" w14:paraId="5D72C583" w14:textId="77777777" w:rsidTr="00F93667">
        <w:trPr>
          <w:trHeight w:val="404"/>
        </w:trPr>
        <w:tc>
          <w:tcPr>
            <w:tcW w:w="2201" w:type="dxa"/>
            <w:shd w:val="clear" w:color="auto" w:fill="FFFFFF"/>
          </w:tcPr>
          <w:p w14:paraId="5D72C57D" w14:textId="77777777" w:rsidR="00377526" w:rsidRPr="00E92302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 xml:space="preserve">Erasmus code </w:t>
            </w:r>
          </w:p>
          <w:p w14:paraId="5D72C57E" w14:textId="77777777" w:rsidR="00377526" w:rsidRPr="00E92302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(if applicable)</w:t>
            </w:r>
          </w:p>
          <w:p w14:paraId="5D72C57F" w14:textId="77777777" w:rsidR="00377526" w:rsidRPr="00E92302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</w:p>
        </w:tc>
        <w:tc>
          <w:tcPr>
            <w:tcW w:w="2155" w:type="dxa"/>
            <w:shd w:val="clear" w:color="auto" w:fill="FFFFFF"/>
          </w:tcPr>
          <w:p w14:paraId="5D72C580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2296" w:type="dxa"/>
            <w:shd w:val="clear" w:color="auto" w:fill="FFFFFF"/>
          </w:tcPr>
          <w:p w14:paraId="6AC989E3" w14:textId="77777777" w:rsidR="00377526" w:rsidRPr="00E92302" w:rsidRDefault="009F32D0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Faculty/</w:t>
            </w:r>
            <w:r w:rsidR="00377526" w:rsidRPr="00E92302">
              <w:rPr>
                <w:rFonts w:ascii="Verdana" w:hAnsi="Verdana" w:cs="Arial"/>
                <w:sz w:val="18"/>
                <w:szCs w:val="18"/>
                <w:lang w:val="en-GB"/>
              </w:rPr>
              <w:t>Department</w:t>
            </w:r>
          </w:p>
          <w:p w14:paraId="5D72C581" w14:textId="749FC9DC" w:rsidR="00675BDD" w:rsidRPr="00E92302" w:rsidRDefault="00675BDD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(if applicable)</w:t>
            </w:r>
          </w:p>
        </w:tc>
        <w:tc>
          <w:tcPr>
            <w:tcW w:w="2554" w:type="dxa"/>
            <w:shd w:val="clear" w:color="auto" w:fill="FFFFFF"/>
          </w:tcPr>
          <w:p w14:paraId="5D72C582" w14:textId="77777777" w:rsidR="00377526" w:rsidRPr="00E92302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</w:p>
        </w:tc>
      </w:tr>
      <w:tr w:rsidR="00377526" w:rsidRPr="007673FA" w14:paraId="5D72C588" w14:textId="77777777" w:rsidTr="00F93667">
        <w:trPr>
          <w:trHeight w:val="559"/>
        </w:trPr>
        <w:tc>
          <w:tcPr>
            <w:tcW w:w="2201" w:type="dxa"/>
            <w:shd w:val="clear" w:color="auto" w:fill="FFFFFF"/>
          </w:tcPr>
          <w:p w14:paraId="5D72C584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Address</w:t>
            </w:r>
          </w:p>
        </w:tc>
        <w:tc>
          <w:tcPr>
            <w:tcW w:w="2155" w:type="dxa"/>
            <w:shd w:val="clear" w:color="auto" w:fill="FFFFFF"/>
          </w:tcPr>
          <w:p w14:paraId="5D72C585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2296" w:type="dxa"/>
            <w:shd w:val="clear" w:color="auto" w:fill="FFFFFF"/>
          </w:tcPr>
          <w:p w14:paraId="5D72C586" w14:textId="77777777" w:rsidR="00377526" w:rsidRPr="00E92302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Country/</w:t>
            </w: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br/>
              <w:t>Country code</w:t>
            </w:r>
          </w:p>
        </w:tc>
        <w:tc>
          <w:tcPr>
            <w:tcW w:w="2554" w:type="dxa"/>
            <w:shd w:val="clear" w:color="auto" w:fill="FFFFFF"/>
          </w:tcPr>
          <w:p w14:paraId="5D72C587" w14:textId="77777777" w:rsidR="00377526" w:rsidRPr="00E92302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</w:p>
        </w:tc>
      </w:tr>
      <w:tr w:rsidR="00377526" w:rsidRPr="003D0705" w14:paraId="5D72C58D" w14:textId="77777777" w:rsidTr="00F93667">
        <w:tc>
          <w:tcPr>
            <w:tcW w:w="2201" w:type="dxa"/>
            <w:shd w:val="clear" w:color="auto" w:fill="FFFFFF"/>
          </w:tcPr>
          <w:p w14:paraId="5D72C589" w14:textId="77777777" w:rsidR="00377526" w:rsidRPr="00E92302" w:rsidRDefault="00377526" w:rsidP="00893FA3">
            <w:pPr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Contact person,</w:t>
            </w: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br/>
              <w:t>name and position</w:t>
            </w:r>
          </w:p>
        </w:tc>
        <w:tc>
          <w:tcPr>
            <w:tcW w:w="2155" w:type="dxa"/>
            <w:shd w:val="clear" w:color="auto" w:fill="FFFFFF"/>
          </w:tcPr>
          <w:p w14:paraId="5D72C58A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2296" w:type="dxa"/>
            <w:shd w:val="clear" w:color="auto" w:fill="FFFFFF"/>
          </w:tcPr>
          <w:p w14:paraId="5D72C58B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fr-BE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fr-BE"/>
              </w:rPr>
              <w:t>Contact person</w:t>
            </w:r>
            <w:r w:rsidRPr="00E92302">
              <w:rPr>
                <w:rFonts w:ascii="Verdana" w:hAnsi="Verdana" w:cs="Arial"/>
                <w:sz w:val="18"/>
                <w:szCs w:val="18"/>
                <w:lang w:val="fr-BE"/>
              </w:rPr>
              <w:br/>
              <w:t>e-mail / phone</w:t>
            </w:r>
          </w:p>
        </w:tc>
        <w:tc>
          <w:tcPr>
            <w:tcW w:w="2554" w:type="dxa"/>
            <w:shd w:val="clear" w:color="auto" w:fill="FFFFFF"/>
          </w:tcPr>
          <w:p w14:paraId="5D72C58C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fr-BE"/>
              </w:rPr>
            </w:pPr>
          </w:p>
        </w:tc>
      </w:tr>
      <w:tr w:rsidR="00377526" w:rsidRPr="00DD35B7" w14:paraId="5D72C594" w14:textId="77777777" w:rsidTr="00F93667">
        <w:trPr>
          <w:trHeight w:val="518"/>
        </w:trPr>
        <w:tc>
          <w:tcPr>
            <w:tcW w:w="2201" w:type="dxa"/>
            <w:shd w:val="clear" w:color="auto" w:fill="FFFFFF"/>
          </w:tcPr>
          <w:p w14:paraId="5D72C58E" w14:textId="73CE1B77" w:rsidR="00377526" w:rsidRPr="00E92302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 xml:space="preserve">Type of </w:t>
            </w:r>
            <w:r w:rsidR="00A070AF" w:rsidRPr="00E92302">
              <w:rPr>
                <w:rFonts w:ascii="Verdana" w:hAnsi="Verdana" w:cs="Arial"/>
                <w:sz w:val="18"/>
                <w:szCs w:val="18"/>
                <w:lang w:val="en-GB"/>
              </w:rPr>
              <w:t>organisation</w:t>
            </w: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:</w:t>
            </w:r>
          </w:p>
          <w:p w14:paraId="5D72C590" w14:textId="7047F042" w:rsidR="00377526" w:rsidRPr="00E92302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 w:rsidDel="001A5D45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155" w:type="dxa"/>
            <w:shd w:val="clear" w:color="auto" w:fill="FFFFFF"/>
          </w:tcPr>
          <w:p w14:paraId="5D72C591" w14:textId="77777777" w:rsidR="00377526" w:rsidRPr="00E92302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2296" w:type="dxa"/>
            <w:shd w:val="clear" w:color="auto" w:fill="FFFFFF"/>
          </w:tcPr>
          <w:p w14:paraId="192BF082" w14:textId="18E3EDE2" w:rsidR="00D97FE7" w:rsidRPr="00E92302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 xml:space="preserve">Size of </w:t>
            </w:r>
            <w:r w:rsidR="00A070AF" w:rsidRPr="00E92302">
              <w:rPr>
                <w:rFonts w:ascii="Verdana" w:hAnsi="Verdana" w:cs="Arial"/>
                <w:sz w:val="18"/>
                <w:szCs w:val="18"/>
                <w:lang w:val="en-GB"/>
              </w:rPr>
              <w:t>organisation</w:t>
            </w: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</w:p>
          <w:p w14:paraId="5D72C592" w14:textId="7E44EFF9" w:rsidR="004C7388" w:rsidRPr="00E92302" w:rsidRDefault="00D97FE7" w:rsidP="004C7388">
            <w:pPr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92302">
              <w:rPr>
                <w:rFonts w:ascii="Verdana" w:hAnsi="Verdana" w:cs="Arial"/>
                <w:sz w:val="18"/>
                <w:szCs w:val="18"/>
                <w:lang w:val="en-GB"/>
              </w:rPr>
              <w:t>(if applicable)</w:t>
            </w:r>
          </w:p>
        </w:tc>
        <w:tc>
          <w:tcPr>
            <w:tcW w:w="2554" w:type="dxa"/>
            <w:shd w:val="clear" w:color="auto" w:fill="FFFFFF"/>
          </w:tcPr>
          <w:p w14:paraId="0A24C3A1" w14:textId="5E0B1135" w:rsidR="00E915B6" w:rsidRPr="00E92302" w:rsidRDefault="00B92F20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sdt>
              <w:sdtPr>
                <w:rPr>
                  <w:rFonts w:ascii="Verdana" w:hAnsi="Verdana" w:cs="Arial"/>
                  <w:sz w:val="18"/>
                  <w:szCs w:val="18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 w:rsidRPr="00E92302">
                  <w:rPr>
                    <w:rFonts w:ascii="Segoe UI Symbol" w:eastAsia="MS Gothic" w:hAnsi="Segoe UI Symbol" w:cs="Segoe UI Symbol"/>
                    <w:sz w:val="18"/>
                    <w:szCs w:val="18"/>
                    <w:lang w:val="en-GB"/>
                  </w:rPr>
                  <w:t>☐</w:t>
                </w:r>
              </w:sdtContent>
            </w:sdt>
            <w:r w:rsidR="00E915B6" w:rsidRPr="00E92302">
              <w:rPr>
                <w:rFonts w:ascii="Verdana" w:hAnsi="Verdana" w:cs="Arial"/>
                <w:sz w:val="18"/>
                <w:szCs w:val="18"/>
                <w:lang w:val="en-GB"/>
              </w:rPr>
              <w:t>&lt;250 employees</w:t>
            </w:r>
          </w:p>
          <w:p w14:paraId="5D72C593" w14:textId="34218F6F" w:rsidR="00377526" w:rsidRPr="00E92302" w:rsidRDefault="00B92F20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  <w:sdt>
              <w:sdtPr>
                <w:rPr>
                  <w:rFonts w:ascii="Verdana" w:hAnsi="Verdana" w:cs="Arial"/>
                  <w:sz w:val="18"/>
                  <w:szCs w:val="18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 w:rsidRPr="00E92302">
                  <w:rPr>
                    <w:rFonts w:ascii="Segoe UI Symbol" w:eastAsia="MS Gothic" w:hAnsi="Segoe UI Symbol" w:cs="Segoe UI Symbol"/>
                    <w:sz w:val="18"/>
                    <w:szCs w:val="18"/>
                    <w:lang w:val="en-GB"/>
                  </w:rPr>
                  <w:t>☐</w:t>
                </w:r>
              </w:sdtContent>
            </w:sdt>
            <w:r w:rsidR="00675BDD" w:rsidRPr="00E92302">
              <w:rPr>
                <w:rFonts w:ascii="Verdana" w:hAnsi="Verdana" w:cs="Arial"/>
                <w:sz w:val="18"/>
                <w:szCs w:val="18"/>
                <w:lang w:val="en-GB"/>
              </w:rPr>
              <w:t>≥</w:t>
            </w:r>
            <w:r w:rsidR="00E915B6" w:rsidRPr="00E92302">
              <w:rPr>
                <w:rFonts w:ascii="Verdana" w:hAnsi="Verdana" w:cs="Arial"/>
                <w:sz w:val="18"/>
                <w:szCs w:val="18"/>
                <w:lang w:val="en-GB"/>
              </w:rPr>
              <w:t>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D72C597" w14:textId="5ABB528F" w:rsidR="00967A21" w:rsidRDefault="00967A21" w:rsidP="00967A21">
      <w:pPr>
        <w:pStyle w:val="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14:paraId="19919A95" w14:textId="2D631EED" w:rsidR="00F550D9" w:rsidRPr="00F550D9" w:rsidRDefault="00377526" w:rsidP="00F550D9">
      <w:pPr>
        <w:pStyle w:val="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A7277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0882C403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affc"/>
          <w:rFonts w:ascii="Verdana" w:hAnsi="Verdana" w:cs="Calibri"/>
          <w:b/>
          <w:sz w:val="16"/>
          <w:szCs w:val="16"/>
          <w:lang w:val="en-GB"/>
        </w:rPr>
        <w:endnoteReference w:id="6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</w:t>
      </w:r>
      <w:ins w:id="1" w:author="GEHRINGER Johannes (EAC)" w:date="2023-05-31T18:14:00Z">
        <w:r w:rsidR="00621E8B">
          <w:rPr>
            <w:rFonts w:ascii="Verdana" w:hAnsi="Verdana" w:cs="Calibri"/>
            <w:sz w:val="16"/>
            <w:szCs w:val="16"/>
            <w:lang w:val="en-GB"/>
          </w:rPr>
          <w:t xml:space="preserve"> </w:t>
        </w:r>
      </w:ins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45F5B272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</w:t>
      </w:r>
      <w:r w:rsidR="006C7B84">
        <w:rPr>
          <w:rFonts w:ascii="Verdana" w:hAnsi="Verdana" w:cs="Calibri"/>
          <w:sz w:val="16"/>
          <w:szCs w:val="16"/>
          <w:lang w:val="is-IS"/>
        </w:rPr>
        <w:t>their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6C7B8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0BDBBD4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621E8B">
        <w:rPr>
          <w:rFonts w:ascii="Verdana" w:hAnsi="Verdana" w:cs="Calibri"/>
          <w:sz w:val="16"/>
          <w:szCs w:val="16"/>
          <w:lang w:val="en-GB"/>
        </w:rPr>
        <w:t>organisation</w:t>
      </w:r>
      <w:r w:rsidR="00621E8B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commit to the requirements set out in the grant agreement signed between them.</w:t>
      </w:r>
    </w:p>
    <w:p w14:paraId="0ED3C570" w14:textId="611006D8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lastRenderedPageBreak/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receiving </w:t>
      </w:r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4A7277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aff4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69DA7F8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628BEF53" w:rsidR="00F550D9" w:rsidRPr="006C7B84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US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receiving </w:t>
            </w:r>
            <w:r w:rsidR="00A070AF">
              <w:rPr>
                <w:rFonts w:ascii="Verdana" w:hAnsi="Verdana" w:cs="Calibri"/>
                <w:b/>
                <w:sz w:val="20"/>
                <w:lang w:val="en-US"/>
              </w:rPr>
              <w:t>organisation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42581" w14:textId="77777777" w:rsidR="00B92F20" w:rsidRDefault="00B92F20">
      <w:r>
        <w:separator/>
      </w:r>
    </w:p>
  </w:endnote>
  <w:endnote w:type="continuationSeparator" w:id="0">
    <w:p w14:paraId="5D86B88B" w14:textId="77777777" w:rsidR="00B92F20" w:rsidRDefault="00B92F20">
      <w:r>
        <w:continuationSeparator/>
      </w:r>
    </w:p>
  </w:endnote>
  <w:endnote w:id="1">
    <w:p w14:paraId="2CAB62E7" w14:textId="541B2ED1" w:rsidR="006C7B84" w:rsidRDefault="00D97FE7" w:rsidP="004A4118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affc"/>
          <w:rFonts w:ascii="Verdana" w:hAnsi="Verdana"/>
          <w:sz w:val="16"/>
          <w:szCs w:val="16"/>
        </w:rPr>
        <w:endnoteRef/>
      </w:r>
      <w:r w:rsidR="006C7B84">
        <w:rPr>
          <w:rFonts w:ascii="Verdana" w:hAnsi="Verdana"/>
          <w:sz w:val="16"/>
          <w:szCs w:val="16"/>
          <w:lang w:val="en-GB"/>
        </w:rPr>
        <w:t xml:space="preserve"> Adaptations of this template: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</w:p>
    <w:p w14:paraId="34985CE8" w14:textId="243486E1" w:rsidR="00D97FE7" w:rsidRDefault="00D97FE7" w:rsidP="006C7B84">
      <w:pPr>
        <w:pStyle w:val="ae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14:paraId="0E272176" w14:textId="47CBEA2C" w:rsidR="006C7B84" w:rsidRDefault="006C7B84" w:rsidP="006C7B84">
      <w:pPr>
        <w:pStyle w:val="ae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>In the case of mobility between</w:t>
      </w:r>
      <w:r w:rsidR="00A070AF">
        <w:rPr>
          <w:rFonts w:ascii="Verdana" w:hAnsi="Verdana"/>
          <w:sz w:val="16"/>
          <w:szCs w:val="16"/>
          <w:lang w:val="en-GB"/>
        </w:rPr>
        <w:t xml:space="preserve"> higher education institutions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A070AF">
        <w:rPr>
          <w:rFonts w:ascii="Verdana" w:hAnsi="Verdana"/>
          <w:sz w:val="16"/>
          <w:szCs w:val="16"/>
          <w:lang w:val="en-GB"/>
        </w:rPr>
        <w:t>(</w:t>
      </w:r>
      <w:r>
        <w:rPr>
          <w:rFonts w:ascii="Verdana" w:hAnsi="Verdana"/>
          <w:sz w:val="16"/>
          <w:szCs w:val="16"/>
          <w:lang w:val="en-GB"/>
        </w:rPr>
        <w:t>HEIs</w:t>
      </w:r>
      <w:r w:rsidR="00A070AF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>, this agreement must always be signed by the staff member, the sending and the receiving HEI (three signatures in total).</w:t>
      </w:r>
    </w:p>
    <w:p w14:paraId="0BCCDEF7" w14:textId="14355C3D" w:rsidR="006C7B84" w:rsidRPr="002A2E71" w:rsidRDefault="006C7B84" w:rsidP="00D460E4">
      <w:pPr>
        <w:pStyle w:val="ae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higher education staff to an </w:t>
      </w:r>
      <w:r w:rsidR="00A070AF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this agreement must be signed by the participant,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sending HEI and the </w:t>
      </w:r>
      <w:r w:rsidR="00A070AF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receiving the staff member (four signatures in total). An additional space should be added for signature of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organising the mobility.</w:t>
      </w:r>
    </w:p>
  </w:endnote>
  <w:endnote w:id="2">
    <w:p w14:paraId="5D72C5CB" w14:textId="26FD3498" w:rsidR="00377526" w:rsidRPr="002A2E71" w:rsidRDefault="00377526" w:rsidP="004A4118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affc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affc"/>
          <w:rFonts w:ascii="Verdana" w:hAnsi="Verdana"/>
          <w:sz w:val="16"/>
          <w:szCs w:val="16"/>
        </w:rPr>
        <w:endnoteRef/>
      </w:r>
      <w:r w:rsidRPr="002A2E71">
        <w:rPr>
          <w:rStyle w:val="affc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7F25F8DD" w:rsidR="00D302B8" w:rsidRPr="002A2E71" w:rsidRDefault="00D302B8" w:rsidP="004A4118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affc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120C29C9" w:rsidR="00377526" w:rsidRPr="004A7277" w:rsidRDefault="00377526" w:rsidP="004A4118">
      <w:pPr>
        <w:pStyle w:val="ae"/>
        <w:spacing w:after="100"/>
        <w:rPr>
          <w:rFonts w:ascii="Verdana" w:hAnsi="Verdana"/>
          <w:sz w:val="16"/>
          <w:szCs w:val="16"/>
          <w:lang w:val="en-IE"/>
        </w:rPr>
      </w:pPr>
      <w:r w:rsidRPr="002A2E71">
        <w:rPr>
          <w:rStyle w:val="affc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history="1">
        <w:r w:rsidR="004A7277" w:rsidRPr="00E849B7">
          <w:rPr>
            <w:rStyle w:val="-"/>
            <w:lang w:val="en-IE"/>
          </w:rPr>
          <w:t>https://www.iso.org/obp/ui</w:t>
        </w:r>
      </w:hyperlink>
      <w:r w:rsidR="004A7277">
        <w:rPr>
          <w:lang w:val="en-IE"/>
        </w:rPr>
        <w:t xml:space="preserve"> </w:t>
      </w:r>
    </w:p>
  </w:endnote>
  <w:endnote w:id="6">
    <w:p w14:paraId="2A32932D" w14:textId="50168C38" w:rsidR="008F1CA2" w:rsidRPr="008F1CA2" w:rsidRDefault="008F1CA2" w:rsidP="004A4118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affc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D460E4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 w:rsidRPr="00D460E4">
        <w:rPr>
          <w:rFonts w:ascii="Verdana" w:hAnsi="Verdana"/>
          <w:sz w:val="16"/>
          <w:szCs w:val="16"/>
          <w:lang w:val="en-GB"/>
        </w:rPr>
        <w:t xml:space="preserve">electronic </w:t>
      </w:r>
      <w:r w:rsidRPr="00D460E4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D460E4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 of the country of the </w:t>
      </w:r>
      <w:r w:rsidR="00675BDD" w:rsidRPr="00D460E4">
        <w:rPr>
          <w:rFonts w:ascii="Verdana" w:hAnsi="Verdana" w:cs="Calibri"/>
          <w:sz w:val="16"/>
          <w:szCs w:val="16"/>
          <w:lang w:val="en-GB"/>
        </w:rPr>
        <w:t xml:space="preserve">beneficiary 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institution (in the case of mobility with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third coutnries not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)</w:t>
      </w:r>
      <w:r w:rsidRPr="00D460E4">
        <w:rPr>
          <w:rFonts w:ascii="Verdana" w:hAnsi="Verdana" w:cs="Calibri"/>
          <w:sz w:val="16"/>
          <w:szCs w:val="16"/>
          <w:lang w:val="en-GB"/>
        </w:rPr>
        <w:t>.</w:t>
      </w:r>
      <w:r w:rsidR="00BA3C63" w:rsidRPr="00D460E4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D460E4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 w:rsidRPr="00D460E4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20A32D3D" w:rsidR="009F32D0" w:rsidRDefault="009F32D0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E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2C5C5" w14:textId="77777777" w:rsidR="005655B4" w:rsidRDefault="005655B4">
    <w:pPr>
      <w:pStyle w:val="af1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30568B" w14:textId="77777777" w:rsidR="00B92F20" w:rsidRDefault="00B92F20">
      <w:r>
        <w:separator/>
      </w:r>
    </w:p>
  </w:footnote>
  <w:footnote w:type="continuationSeparator" w:id="0">
    <w:p w14:paraId="34321AC3" w14:textId="77777777" w:rsidR="00B92F20" w:rsidRDefault="00B92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0ADB2CF8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1558D2AE" w:rsidR="00E01AAA" w:rsidRPr="00967BFC" w:rsidRDefault="002C6870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5D72C5C7" wp14:editId="3B1D486A">
                    <wp:simplePos x="0" y="0"/>
                    <wp:positionH relativeFrom="column">
                      <wp:posOffset>-676416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259778B8" w:rsid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</w:p>
                              <w:p w14:paraId="3EFEF253" w14:textId="6CDB27DE" w:rsidR="002C6870" w:rsidRPr="00AD66BB" w:rsidRDefault="002C687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4" w14:textId="485FAFE6" w:rsidR="00AD66BB" w:rsidRPr="00AD66BB" w:rsidRDefault="007967A9" w:rsidP="002C6870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53.25pt;margin-top:2.2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" filled="f" stroked="f">
                    <v:textbo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5D72C5C2" w14:textId="77777777" w:rsidR="00506408" w:rsidRPr="00495B18" w:rsidRDefault="00506408" w:rsidP="00967BFC">
    <w:pPr>
      <w:pStyle w:val="af3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2C5C4" w14:textId="77777777" w:rsidR="00506408" w:rsidRPr="00865FC1" w:rsidRDefault="00506408" w:rsidP="00E01AAA">
    <w:pPr>
      <w:pStyle w:val="af3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20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30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21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a0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31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40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41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946B17"/>
    <w:multiLevelType w:val="hybridMultilevel"/>
    <w:tmpl w:val="20D875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 w:numId="45">
    <w:abstractNumId w:val="45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EHRINGER Johannes (EAC)">
    <w15:presenceInfo w15:providerId="AD" w15:userId="S-1-5-21-1606980848-2025429265-839522115-903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aff6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5AC0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50E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1BDD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3FAC"/>
    <w:rsid w:val="000D4146"/>
    <w:rsid w:val="000D5252"/>
    <w:rsid w:val="000D6320"/>
    <w:rsid w:val="000E004C"/>
    <w:rsid w:val="000E1F08"/>
    <w:rsid w:val="000E3662"/>
    <w:rsid w:val="000F00CF"/>
    <w:rsid w:val="000F0D6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1B5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4F1"/>
    <w:rsid w:val="00133E2A"/>
    <w:rsid w:val="00135752"/>
    <w:rsid w:val="00136138"/>
    <w:rsid w:val="00140769"/>
    <w:rsid w:val="00142A0B"/>
    <w:rsid w:val="00142E7C"/>
    <w:rsid w:val="001432EF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B12"/>
    <w:rsid w:val="001A1F7E"/>
    <w:rsid w:val="001A25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17462"/>
    <w:rsid w:val="002201CA"/>
    <w:rsid w:val="00220940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3784B"/>
    <w:rsid w:val="0024301D"/>
    <w:rsid w:val="00244CF4"/>
    <w:rsid w:val="0024577B"/>
    <w:rsid w:val="0024637F"/>
    <w:rsid w:val="00247002"/>
    <w:rsid w:val="00251021"/>
    <w:rsid w:val="00254BCF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98E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D5D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3D83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8C5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5138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2B6"/>
    <w:rsid w:val="003D0705"/>
    <w:rsid w:val="003D0969"/>
    <w:rsid w:val="003D16E2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17CA"/>
    <w:rsid w:val="004943F7"/>
    <w:rsid w:val="00495B18"/>
    <w:rsid w:val="004969F1"/>
    <w:rsid w:val="004A19CA"/>
    <w:rsid w:val="004A4118"/>
    <w:rsid w:val="004A4C16"/>
    <w:rsid w:val="004A6099"/>
    <w:rsid w:val="004A63E4"/>
    <w:rsid w:val="004A7277"/>
    <w:rsid w:val="004B1706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2633"/>
    <w:rsid w:val="004D3D71"/>
    <w:rsid w:val="004D5046"/>
    <w:rsid w:val="004D51C6"/>
    <w:rsid w:val="004D58E6"/>
    <w:rsid w:val="004D746F"/>
    <w:rsid w:val="004D7BDF"/>
    <w:rsid w:val="004E0D52"/>
    <w:rsid w:val="004E0E28"/>
    <w:rsid w:val="004E30C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3F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853D8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243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1E8B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BDD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C7B84"/>
    <w:rsid w:val="006D0382"/>
    <w:rsid w:val="006D05AA"/>
    <w:rsid w:val="006D13C5"/>
    <w:rsid w:val="006D43BE"/>
    <w:rsid w:val="006D540A"/>
    <w:rsid w:val="006D578F"/>
    <w:rsid w:val="006D5B32"/>
    <w:rsid w:val="006D60EC"/>
    <w:rsid w:val="006D6BE1"/>
    <w:rsid w:val="006D6D8F"/>
    <w:rsid w:val="006D7785"/>
    <w:rsid w:val="006D79B4"/>
    <w:rsid w:val="006E591B"/>
    <w:rsid w:val="006F00A1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05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5FF6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26F8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58F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047D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2015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0AF"/>
    <w:rsid w:val="00A072EE"/>
    <w:rsid w:val="00A07EA6"/>
    <w:rsid w:val="00A10C2F"/>
    <w:rsid w:val="00A12886"/>
    <w:rsid w:val="00A128FE"/>
    <w:rsid w:val="00A12DE3"/>
    <w:rsid w:val="00A13B87"/>
    <w:rsid w:val="00A14901"/>
    <w:rsid w:val="00A17DEB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1D2B"/>
    <w:rsid w:val="00AD21EF"/>
    <w:rsid w:val="00AD3694"/>
    <w:rsid w:val="00AD394A"/>
    <w:rsid w:val="00AD4D4B"/>
    <w:rsid w:val="00AD4D51"/>
    <w:rsid w:val="00AD66BB"/>
    <w:rsid w:val="00AD6B78"/>
    <w:rsid w:val="00AD754C"/>
    <w:rsid w:val="00AE03AD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3E0A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85AE4"/>
    <w:rsid w:val="00B9193E"/>
    <w:rsid w:val="00B9285C"/>
    <w:rsid w:val="00B92F20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4E5B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5D48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3DF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D6539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15085"/>
    <w:rsid w:val="00D20A59"/>
    <w:rsid w:val="00D21198"/>
    <w:rsid w:val="00D21395"/>
    <w:rsid w:val="00D21AA8"/>
    <w:rsid w:val="00D22282"/>
    <w:rsid w:val="00D25401"/>
    <w:rsid w:val="00D25B2F"/>
    <w:rsid w:val="00D261FE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60E4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4BBA"/>
    <w:rsid w:val="00E8595A"/>
    <w:rsid w:val="00E87D46"/>
    <w:rsid w:val="00E90321"/>
    <w:rsid w:val="00E90DFF"/>
    <w:rsid w:val="00E915B6"/>
    <w:rsid w:val="00E92302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24B5"/>
    <w:rsid w:val="00F2349D"/>
    <w:rsid w:val="00F302F2"/>
    <w:rsid w:val="00F32384"/>
    <w:rsid w:val="00F32AFF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3667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779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1">
    <w:name w:val="heading 1"/>
    <w:basedOn w:val="a1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3">
    <w:name w:val="heading 3"/>
    <w:basedOn w:val="a1"/>
    <w:next w:val="Text3"/>
    <w:link w:val="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4">
    <w:name w:val="heading 4"/>
    <w:basedOn w:val="a1"/>
    <w:next w:val="Text4"/>
    <w:qFormat/>
    <w:pPr>
      <w:keepNext/>
      <w:numPr>
        <w:ilvl w:val="3"/>
        <w:numId w:val="3"/>
      </w:numPr>
      <w:outlineLvl w:val="3"/>
    </w:pPr>
  </w:style>
  <w:style w:type="paragraph" w:styleId="51">
    <w:name w:val="heading 5"/>
    <w:basedOn w:val="a1"/>
    <w:next w:val="a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pPr>
      <w:tabs>
        <w:tab w:val="left" w:pos="2302"/>
      </w:tabs>
      <w:ind w:left="1202"/>
    </w:pPr>
  </w:style>
  <w:style w:type="paragraph" w:customStyle="1" w:styleId="Text3">
    <w:name w:val="Text 3"/>
    <w:basedOn w:val="a1"/>
    <w:pPr>
      <w:tabs>
        <w:tab w:val="left" w:pos="2302"/>
      </w:tabs>
      <w:ind w:left="1202"/>
    </w:pPr>
  </w:style>
  <w:style w:type="paragraph" w:customStyle="1" w:styleId="Text4">
    <w:name w:val="Text 4"/>
    <w:basedOn w:val="a1"/>
    <w:pPr>
      <w:tabs>
        <w:tab w:val="left" w:pos="2302"/>
      </w:tabs>
      <w:ind w:left="1202"/>
    </w:p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a5">
    <w:name w:val="Block Text"/>
    <w:basedOn w:val="a1"/>
    <w:pPr>
      <w:spacing w:after="120"/>
      <w:ind w:left="1440" w:right="1440"/>
    </w:pPr>
  </w:style>
  <w:style w:type="paragraph" w:styleId="a6">
    <w:name w:val="Body Text"/>
    <w:basedOn w:val="a1"/>
    <w:pPr>
      <w:spacing w:after="120"/>
    </w:pPr>
  </w:style>
  <w:style w:type="paragraph" w:styleId="22">
    <w:name w:val="Body Text 2"/>
    <w:basedOn w:val="a1"/>
    <w:pPr>
      <w:spacing w:after="120" w:line="480" w:lineRule="auto"/>
    </w:pPr>
  </w:style>
  <w:style w:type="paragraph" w:styleId="32">
    <w:name w:val="Body Text 3"/>
    <w:basedOn w:val="a1"/>
    <w:pPr>
      <w:spacing w:after="120"/>
    </w:pPr>
    <w:rPr>
      <w:sz w:val="16"/>
    </w:rPr>
  </w:style>
  <w:style w:type="paragraph" w:styleId="a7">
    <w:name w:val="Body Text First Indent"/>
    <w:basedOn w:val="a6"/>
    <w:pPr>
      <w:ind w:firstLine="210"/>
    </w:pPr>
  </w:style>
  <w:style w:type="paragraph" w:styleId="a8">
    <w:name w:val="Body Text Indent"/>
    <w:basedOn w:val="a1"/>
    <w:pPr>
      <w:spacing w:after="120"/>
      <w:ind w:left="283"/>
    </w:pPr>
  </w:style>
  <w:style w:type="paragraph" w:styleId="23">
    <w:name w:val="Body Text First Indent 2"/>
    <w:basedOn w:val="a8"/>
    <w:pPr>
      <w:ind w:firstLine="210"/>
    </w:pPr>
  </w:style>
  <w:style w:type="paragraph" w:styleId="24">
    <w:name w:val="Body Text Indent 2"/>
    <w:basedOn w:val="a1"/>
    <w:pPr>
      <w:spacing w:after="120" w:line="480" w:lineRule="auto"/>
      <w:ind w:left="283"/>
    </w:pPr>
  </w:style>
  <w:style w:type="paragraph" w:styleId="33">
    <w:name w:val="Body Text Indent 3"/>
    <w:basedOn w:val="a1"/>
    <w:pPr>
      <w:spacing w:after="120"/>
      <w:ind w:left="283"/>
    </w:pPr>
    <w:rPr>
      <w:sz w:val="16"/>
    </w:rPr>
  </w:style>
  <w:style w:type="paragraph" w:styleId="a9">
    <w:name w:val="caption"/>
    <w:basedOn w:val="a1"/>
    <w:next w:val="a1"/>
    <w:pPr>
      <w:spacing w:before="120" w:after="120"/>
    </w:pPr>
    <w:rPr>
      <w:b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paragraph" w:styleId="aa">
    <w:name w:val="Closing"/>
    <w:basedOn w:val="a1"/>
    <w:pPr>
      <w:ind w:left="4252"/>
    </w:pPr>
  </w:style>
  <w:style w:type="paragraph" w:styleId="ab">
    <w:name w:val="annotation text"/>
    <w:basedOn w:val="a1"/>
    <w:link w:val="Char"/>
    <w:rPr>
      <w:sz w:val="20"/>
    </w:rPr>
  </w:style>
  <w:style w:type="paragraph" w:styleId="ac">
    <w:name w:val="Date"/>
    <w:basedOn w:val="a1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styleId="ad">
    <w:name w:val="Document Map"/>
    <w:basedOn w:val="a1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ae">
    <w:name w:val="endnote text"/>
    <w:basedOn w:val="a1"/>
    <w:link w:val="Char0"/>
    <w:semiHidden/>
    <w:rPr>
      <w:sz w:val="20"/>
    </w:rPr>
  </w:style>
  <w:style w:type="paragraph" w:styleId="af">
    <w:name w:val="envelope address"/>
    <w:basedOn w:val="a1"/>
    <w:pPr>
      <w:framePr w:w="7920" w:h="1980" w:hRule="exact" w:hSpace="180" w:wrap="auto" w:hAnchor="page" w:xAlign="center" w:yAlign="bottom"/>
      <w:spacing w:after="0"/>
    </w:pPr>
  </w:style>
  <w:style w:type="paragraph" w:styleId="af0">
    <w:name w:val="envelope return"/>
    <w:basedOn w:val="a1"/>
    <w:pPr>
      <w:spacing w:after="0"/>
    </w:pPr>
    <w:rPr>
      <w:sz w:val="20"/>
    </w:rPr>
  </w:style>
  <w:style w:type="paragraph" w:styleId="af1">
    <w:name w:val="footer"/>
    <w:basedOn w:val="a1"/>
    <w:link w:val="Char1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af2">
    <w:name w:val="footnote text"/>
    <w:basedOn w:val="a1"/>
    <w:pPr>
      <w:ind w:left="357" w:hanging="357"/>
    </w:pPr>
    <w:rPr>
      <w:sz w:val="20"/>
    </w:rPr>
  </w:style>
  <w:style w:type="paragraph" w:styleId="af3">
    <w:name w:val="header"/>
    <w:basedOn w:val="a1"/>
    <w:link w:val="Char2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10">
    <w:name w:val="index 1"/>
    <w:basedOn w:val="a1"/>
    <w:next w:val="a1"/>
    <w:autoRedefine/>
    <w:semiHidden/>
    <w:pPr>
      <w:ind w:left="240" w:hanging="240"/>
    </w:pPr>
  </w:style>
  <w:style w:type="paragraph" w:styleId="25">
    <w:name w:val="index 2"/>
    <w:basedOn w:val="a1"/>
    <w:next w:val="a1"/>
    <w:autoRedefine/>
    <w:semiHidden/>
    <w:pPr>
      <w:ind w:left="480" w:hanging="240"/>
    </w:pPr>
  </w:style>
  <w:style w:type="paragraph" w:styleId="34">
    <w:name w:val="index 3"/>
    <w:basedOn w:val="a1"/>
    <w:next w:val="a1"/>
    <w:autoRedefine/>
    <w:semiHidden/>
    <w:pPr>
      <w:ind w:left="720" w:hanging="240"/>
    </w:pPr>
  </w:style>
  <w:style w:type="paragraph" w:styleId="42">
    <w:name w:val="index 4"/>
    <w:basedOn w:val="a1"/>
    <w:next w:val="a1"/>
    <w:autoRedefine/>
    <w:semiHidden/>
    <w:pPr>
      <w:ind w:left="960" w:hanging="240"/>
    </w:pPr>
  </w:style>
  <w:style w:type="paragraph" w:styleId="52">
    <w:name w:val="index 5"/>
    <w:basedOn w:val="a1"/>
    <w:next w:val="a1"/>
    <w:autoRedefine/>
    <w:semiHidden/>
    <w:pPr>
      <w:ind w:left="1200" w:hanging="240"/>
    </w:pPr>
  </w:style>
  <w:style w:type="paragraph" w:styleId="60">
    <w:name w:val="index 6"/>
    <w:basedOn w:val="a1"/>
    <w:next w:val="a1"/>
    <w:autoRedefine/>
    <w:semiHidden/>
    <w:pPr>
      <w:ind w:left="1440" w:hanging="240"/>
    </w:pPr>
  </w:style>
  <w:style w:type="paragraph" w:styleId="70">
    <w:name w:val="index 7"/>
    <w:basedOn w:val="a1"/>
    <w:next w:val="a1"/>
    <w:autoRedefine/>
    <w:semiHidden/>
    <w:pPr>
      <w:ind w:left="1680" w:hanging="240"/>
    </w:pPr>
  </w:style>
  <w:style w:type="paragraph" w:styleId="80">
    <w:name w:val="index 8"/>
    <w:basedOn w:val="a1"/>
    <w:next w:val="a1"/>
    <w:autoRedefine/>
    <w:semiHidden/>
    <w:pPr>
      <w:ind w:left="1920" w:hanging="240"/>
    </w:pPr>
  </w:style>
  <w:style w:type="paragraph" w:styleId="90">
    <w:name w:val="index 9"/>
    <w:basedOn w:val="a1"/>
    <w:next w:val="a1"/>
    <w:autoRedefine/>
    <w:semiHidden/>
    <w:pPr>
      <w:ind w:left="2160" w:hanging="240"/>
    </w:pPr>
  </w:style>
  <w:style w:type="paragraph" w:styleId="af4">
    <w:name w:val="index heading"/>
    <w:basedOn w:val="a1"/>
    <w:next w:val="10"/>
    <w:semiHidden/>
    <w:rPr>
      <w:rFonts w:ascii="Arial" w:hAnsi="Arial"/>
      <w:b/>
    </w:rPr>
  </w:style>
  <w:style w:type="paragraph" w:styleId="af5">
    <w:name w:val="List"/>
    <w:basedOn w:val="a1"/>
    <w:pPr>
      <w:ind w:left="283" w:hanging="283"/>
    </w:pPr>
  </w:style>
  <w:style w:type="paragraph" w:styleId="26">
    <w:name w:val="List 2"/>
    <w:basedOn w:val="a1"/>
    <w:pPr>
      <w:ind w:left="566" w:hanging="283"/>
    </w:pPr>
  </w:style>
  <w:style w:type="paragraph" w:styleId="35">
    <w:name w:val="List 3"/>
    <w:basedOn w:val="a1"/>
    <w:pPr>
      <w:ind w:left="849" w:hanging="283"/>
    </w:pPr>
  </w:style>
  <w:style w:type="paragraph" w:styleId="43">
    <w:name w:val="List 4"/>
    <w:basedOn w:val="a1"/>
    <w:pPr>
      <w:ind w:left="1132" w:hanging="283"/>
    </w:pPr>
  </w:style>
  <w:style w:type="paragraph" w:styleId="53">
    <w:name w:val="List 5"/>
    <w:basedOn w:val="a1"/>
    <w:pPr>
      <w:ind w:left="1415" w:hanging="283"/>
    </w:pPr>
  </w:style>
  <w:style w:type="paragraph" w:styleId="a0">
    <w:name w:val="List Bullet"/>
    <w:basedOn w:val="a1"/>
    <w:pPr>
      <w:numPr>
        <w:numId w:val="4"/>
      </w:numPr>
    </w:pPr>
  </w:style>
  <w:style w:type="paragraph" w:styleId="21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31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40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50">
    <w:name w:val="List Bullet 5"/>
    <w:basedOn w:val="a1"/>
    <w:autoRedefine/>
    <w:pPr>
      <w:numPr>
        <w:numId w:val="1"/>
      </w:numPr>
    </w:pPr>
  </w:style>
  <w:style w:type="paragraph" w:styleId="af6">
    <w:name w:val="List Continue"/>
    <w:basedOn w:val="a1"/>
    <w:pPr>
      <w:spacing w:after="120"/>
      <w:ind w:left="283"/>
    </w:pPr>
  </w:style>
  <w:style w:type="paragraph" w:styleId="27">
    <w:name w:val="List Continue 2"/>
    <w:basedOn w:val="a1"/>
    <w:pPr>
      <w:spacing w:after="120"/>
      <w:ind w:left="566"/>
    </w:pPr>
  </w:style>
  <w:style w:type="paragraph" w:styleId="36">
    <w:name w:val="List Continue 3"/>
    <w:basedOn w:val="a1"/>
    <w:pPr>
      <w:spacing w:after="120"/>
      <w:ind w:left="849"/>
    </w:pPr>
  </w:style>
  <w:style w:type="paragraph" w:styleId="44">
    <w:name w:val="List Continue 4"/>
    <w:basedOn w:val="a1"/>
    <w:pPr>
      <w:spacing w:after="120"/>
      <w:ind w:left="1132"/>
    </w:pPr>
  </w:style>
  <w:style w:type="paragraph" w:styleId="54">
    <w:name w:val="List Continue 5"/>
    <w:basedOn w:val="a1"/>
    <w:pPr>
      <w:spacing w:after="120"/>
      <w:ind w:left="1415"/>
    </w:pPr>
  </w:style>
  <w:style w:type="paragraph" w:styleId="a">
    <w:name w:val="List Number"/>
    <w:basedOn w:val="a1"/>
    <w:pPr>
      <w:numPr>
        <w:numId w:val="14"/>
      </w:numPr>
    </w:pPr>
  </w:style>
  <w:style w:type="paragraph" w:styleId="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30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41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5">
    <w:name w:val="List Number 5"/>
    <w:basedOn w:val="a1"/>
    <w:pPr>
      <w:numPr>
        <w:numId w:val="2"/>
      </w:numPr>
    </w:pPr>
  </w:style>
  <w:style w:type="paragraph" w:styleId="af7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af8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af9">
    <w:name w:val="Normal Indent"/>
    <w:basedOn w:val="a1"/>
    <w:link w:val="Char3"/>
    <w:pPr>
      <w:ind w:left="720"/>
    </w:pPr>
    <w:rPr>
      <w:lang w:eastAsia="x-none"/>
    </w:rPr>
  </w:style>
  <w:style w:type="paragraph" w:styleId="afa">
    <w:name w:val="Note Heading"/>
    <w:basedOn w:val="a1"/>
    <w:next w:val="a1"/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afb">
    <w:name w:val="Plain Text"/>
    <w:basedOn w:val="a1"/>
    <w:rPr>
      <w:rFonts w:ascii="Courier New" w:hAnsi="Courier New"/>
      <w:sz w:val="20"/>
    </w:rPr>
  </w:style>
  <w:style w:type="paragraph" w:styleId="afc">
    <w:name w:val="Salutation"/>
    <w:basedOn w:val="a1"/>
    <w:next w:val="a1"/>
  </w:style>
  <w:style w:type="paragraph" w:styleId="afd">
    <w:name w:val="Signature"/>
    <w:basedOn w:val="a1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afe">
    <w:name w:val="Subtitle"/>
    <w:basedOn w:val="a1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styleId="aff">
    <w:name w:val="table of authorities"/>
    <w:basedOn w:val="a1"/>
    <w:next w:val="a1"/>
    <w:semiHidden/>
    <w:pPr>
      <w:ind w:left="240" w:hanging="240"/>
    </w:pPr>
  </w:style>
  <w:style w:type="paragraph" w:styleId="aff0">
    <w:name w:val="table of figures"/>
    <w:basedOn w:val="a1"/>
    <w:next w:val="a1"/>
    <w:semiHidden/>
    <w:pPr>
      <w:ind w:left="480" w:hanging="480"/>
    </w:pPr>
  </w:style>
  <w:style w:type="paragraph" w:styleId="aff1">
    <w:name w:val="Title"/>
    <w:basedOn w:val="a1"/>
    <w:next w:val="SubTitle1"/>
    <w:pPr>
      <w:spacing w:after="480"/>
      <w:jc w:val="center"/>
    </w:pPr>
    <w:rPr>
      <w:b/>
      <w:kern w:val="28"/>
      <w:sz w:val="48"/>
    </w:rPr>
  </w:style>
  <w:style w:type="paragraph" w:styleId="aff2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11">
    <w:name w:val="toc 1"/>
    <w:basedOn w:val="a1"/>
    <w:next w:val="a1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28">
    <w:name w:val="toc 2"/>
    <w:basedOn w:val="a1"/>
    <w:next w:val="a1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37">
    <w:name w:val="toc 3"/>
    <w:basedOn w:val="a1"/>
    <w:next w:val="a1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45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5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61">
    <w:name w:val="toc 6"/>
    <w:basedOn w:val="a1"/>
    <w:next w:val="a1"/>
    <w:autoRedefine/>
    <w:semiHidden/>
    <w:pPr>
      <w:ind w:left="1200"/>
    </w:pPr>
  </w:style>
  <w:style w:type="paragraph" w:styleId="71">
    <w:name w:val="toc 7"/>
    <w:basedOn w:val="a1"/>
    <w:next w:val="a1"/>
    <w:autoRedefine/>
    <w:semiHidden/>
    <w:pPr>
      <w:ind w:left="1440"/>
    </w:pPr>
  </w:style>
  <w:style w:type="paragraph" w:styleId="81">
    <w:name w:val="toc 8"/>
    <w:basedOn w:val="a1"/>
    <w:next w:val="a1"/>
    <w:autoRedefine/>
    <w:semiHidden/>
    <w:pPr>
      <w:ind w:left="1680"/>
    </w:pPr>
  </w:style>
  <w:style w:type="paragraph" w:styleId="91">
    <w:name w:val="toc 9"/>
    <w:basedOn w:val="a1"/>
    <w:next w:val="a1"/>
    <w:autoRedefine/>
    <w:semiHidden/>
    <w:pPr>
      <w:ind w:left="1920"/>
    </w:p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a1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14"/>
      </w:numPr>
    </w:pPr>
  </w:style>
  <w:style w:type="paragraph" w:customStyle="1" w:styleId="ListNumberLevel3">
    <w:name w:val="List Number (Level 3)"/>
    <w:basedOn w:val="a1"/>
    <w:pPr>
      <w:numPr>
        <w:ilvl w:val="2"/>
        <w:numId w:val="14"/>
      </w:numPr>
    </w:pPr>
  </w:style>
  <w:style w:type="paragraph" w:customStyle="1" w:styleId="ListNumberLevel4">
    <w:name w:val="List Number (Level 4)"/>
    <w:basedOn w:val="a1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aff3">
    <w:name w:val="TOC Heading"/>
    <w:basedOn w:val="a1"/>
    <w:next w:val="a1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-">
    <w:name w:val="Hyperlink"/>
    <w:rsid w:val="006914AD"/>
    <w:rPr>
      <w:color w:val="0000FF"/>
      <w:u w:val="single"/>
    </w:rPr>
  </w:style>
  <w:style w:type="character" w:styleId="aff4">
    <w:name w:val="footnote reference"/>
    <w:rsid w:val="00CD08CF"/>
    <w:rPr>
      <w:vertAlign w:val="superscript"/>
    </w:rPr>
  </w:style>
  <w:style w:type="table" w:styleId="3-2">
    <w:name w:val="Medium Grid 3 Accent 2"/>
    <w:basedOn w:val="a3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ff5">
    <w:name w:val="Balloon Text"/>
    <w:basedOn w:val="a1"/>
    <w:link w:val="Char4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a1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af1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af1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Char1">
    <w:name w:val="Υποσέλιδο Char"/>
    <w:link w:val="af1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Char1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af1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Char2">
    <w:name w:val="Κεφαλίδα Char"/>
    <w:link w:val="af3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a1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af9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a1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Char3">
    <w:name w:val="Βασικό με εσοχή Char"/>
    <w:link w:val="af9"/>
    <w:rsid w:val="007A4813"/>
    <w:rPr>
      <w:sz w:val="24"/>
      <w:lang w:val="fr-FR"/>
    </w:rPr>
  </w:style>
  <w:style w:type="character" w:customStyle="1" w:styleId="Bulletpoint1Char">
    <w:name w:val="Bullet point1 Char"/>
    <w:basedOn w:val="Char3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af9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a1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aff6">
    <w:name w:val="Table Grid"/>
    <w:basedOn w:val="a3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a3"/>
    <w:rsid w:val="00EF7057"/>
    <w:tblPr/>
  </w:style>
  <w:style w:type="table" w:styleId="aff7">
    <w:name w:val="Table Elegant"/>
    <w:basedOn w:val="a3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8">
    <w:name w:val="annotation reference"/>
    <w:unhideWhenUsed/>
    <w:rsid w:val="00F0066C"/>
    <w:rPr>
      <w:sz w:val="16"/>
      <w:szCs w:val="16"/>
    </w:rPr>
  </w:style>
  <w:style w:type="character" w:customStyle="1" w:styleId="Char">
    <w:name w:val="Κείμενο σχολίου Char"/>
    <w:link w:val="ab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a1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a1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a1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a1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a1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a1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a1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a1"/>
    <w:next w:val="a6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a1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a1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a1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a1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a1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Char4">
    <w:name w:val="Κείμενο πλαισίου Char"/>
    <w:link w:val="aff5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aff9">
    <w:name w:val="List Paragraph"/>
    <w:basedOn w:val="a1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ffa">
    <w:name w:val="annotation subject"/>
    <w:basedOn w:val="ab"/>
    <w:next w:val="ab"/>
    <w:link w:val="Char5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har5">
    <w:name w:val="Θέμα σχολίου Char"/>
    <w:link w:val="affa"/>
    <w:uiPriority w:val="99"/>
    <w:rsid w:val="00BA290F"/>
    <w:rPr>
      <w:b/>
      <w:bCs/>
      <w:lang w:val="x-none" w:eastAsia="ar-SA"/>
    </w:rPr>
  </w:style>
  <w:style w:type="paragraph" w:styleId="affb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-0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3Char">
    <w:name w:val="Επικεφαλίδα 3 Char"/>
    <w:link w:val="3"/>
    <w:rsid w:val="005D5129"/>
    <w:rPr>
      <w:i/>
      <w:sz w:val="24"/>
      <w:lang w:val="fr-FR" w:eastAsia="en-US"/>
    </w:rPr>
  </w:style>
  <w:style w:type="character" w:styleId="affc">
    <w:name w:val="endnote reference"/>
    <w:rsid w:val="007967A9"/>
    <w:rPr>
      <w:vertAlign w:val="superscript"/>
    </w:rPr>
  </w:style>
  <w:style w:type="character" w:customStyle="1" w:styleId="Char0">
    <w:name w:val="Κείμενο σημείωσης τέλους Char"/>
    <w:basedOn w:val="a2"/>
    <w:link w:val="ae"/>
    <w:semiHidden/>
    <w:rsid w:val="00D97FE7"/>
    <w:rPr>
      <w:lang w:val="fr-FR" w:eastAsia="en-US"/>
    </w:rPr>
  </w:style>
  <w:style w:type="character" w:styleId="affd">
    <w:name w:val="Unresolved Mention"/>
    <w:basedOn w:val="a2"/>
    <w:uiPriority w:val="99"/>
    <w:semiHidden/>
    <w:unhideWhenUsed/>
    <w:rsid w:val="004A7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AE8DBA72AC9D458777F6DBB4AAC909" ma:contentTypeVersion="6" ma:contentTypeDescription="Create a new document." ma:contentTypeScope="" ma:versionID="f67ff0b390b3422be9764e3b32505534">
  <xsd:schema xmlns:xsd="http://www.w3.org/2001/XMLSchema" xmlns:xs="http://www.w3.org/2001/XMLSchema" xmlns:p="http://schemas.microsoft.com/office/2006/metadata/properties" xmlns:ns2="d629bfb1-093d-45de-a2ee-6b50830a3fb9" xmlns:ns3="098161b8-b40f-494c-8b12-be550b2d91c1" targetNamespace="http://schemas.microsoft.com/office/2006/metadata/properties" ma:root="true" ma:fieldsID="670ecda3f1c01da8b69fe92b9f2d7760" ns2:_="" ns3:_="">
    <xsd:import namespace="d629bfb1-093d-45de-a2ee-6b50830a3fb9"/>
    <xsd:import namespace="098161b8-b40f-494c-8b12-be550b2d9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9bfb1-093d-45de-a2ee-6b50830a3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161b8-b40f-494c-8b12-be550b2d9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712E48-387B-40D1-A1AD-3DBB4AA5E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9bfb1-093d-45de-a2ee-6b50830a3fb9"/>
    <ds:schemaRef ds:uri="098161b8-b40f-494c-8b12-be550b2d9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F17680-A57C-42A5-9C4E-2B7932052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1</TotalTime>
  <Pages>3</Pages>
  <Words>451</Words>
  <Characters>2440</Characters>
  <Application>Microsoft Office Word</Application>
  <DocSecurity>0</DocSecurity>
  <PresentationFormat>Microsoft Word 11.0</PresentationFormat>
  <Lines>20</Lines>
  <Paragraphs>5</Paragraphs>
  <ScaleCrop>false</ScaleCrop>
  <HeadingPairs>
    <vt:vector size="10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2886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PC</cp:lastModifiedBy>
  <cp:revision>3</cp:revision>
  <cp:lastPrinted>2013-11-06T08:46:00Z</cp:lastPrinted>
  <dcterms:created xsi:type="dcterms:W3CDTF">2025-06-06T05:37:00Z</dcterms:created>
  <dcterms:modified xsi:type="dcterms:W3CDTF">2025-06-06T05:40:00Z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0x01010034AE8DBA72AC9D458777F6DBB4AAC909</vt:lpwstr>
  </property>
  <property fmtid="{D5CDD505-2E9C-101B-9397-08002B2CF9AE}" pid="15" name="MSIP_Label_6bd9ddd1-4d20-43f6-abfa-fc3c07406f94_Enabled">
    <vt:lpwstr>true</vt:lpwstr>
  </property>
  <property fmtid="{D5CDD505-2E9C-101B-9397-08002B2CF9AE}" pid="16" name="MSIP_Label_6bd9ddd1-4d20-43f6-abfa-fc3c07406f94_SetDate">
    <vt:lpwstr>2023-04-28T13:37:47Z</vt:lpwstr>
  </property>
  <property fmtid="{D5CDD505-2E9C-101B-9397-08002B2CF9AE}" pid="17" name="MSIP_Label_6bd9ddd1-4d20-43f6-abfa-fc3c07406f94_Method">
    <vt:lpwstr>Standard</vt:lpwstr>
  </property>
  <property fmtid="{D5CDD505-2E9C-101B-9397-08002B2CF9AE}" pid="18" name="MSIP_Label_6bd9ddd1-4d20-43f6-abfa-fc3c07406f94_Name">
    <vt:lpwstr>Commission Use</vt:lpwstr>
  </property>
  <property fmtid="{D5CDD505-2E9C-101B-9397-08002B2CF9AE}" pid="19" name="MSIP_Label_6bd9ddd1-4d20-43f6-abfa-fc3c07406f94_SiteId">
    <vt:lpwstr>b24c8b06-522c-46fe-9080-70926f8dddb1</vt:lpwstr>
  </property>
  <property fmtid="{D5CDD505-2E9C-101B-9397-08002B2CF9AE}" pid="20" name="MSIP_Label_6bd9ddd1-4d20-43f6-abfa-fc3c07406f94_ActionId">
    <vt:lpwstr>40f4c786-f84b-4c33-a12b-5879aef18d67</vt:lpwstr>
  </property>
  <property fmtid="{D5CDD505-2E9C-101B-9397-08002B2CF9AE}" pid="21" name="MSIP_Label_6bd9ddd1-4d20-43f6-abfa-fc3c07406f94_ContentBits">
    <vt:lpwstr>0</vt:lpwstr>
  </property>
</Properties>
</file>